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651E6A4"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AA6958">
        <w:rPr>
          <w:rFonts w:ascii="Arial" w:eastAsia="Calibri" w:hAnsi="Arial" w:cs="Arial"/>
          <w:b/>
          <w:bCs/>
          <w:color w:val="000000" w:themeColor="text1"/>
          <w:sz w:val="20"/>
          <w:szCs w:val="20"/>
        </w:rPr>
        <w:t>9</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AE734F9"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AA6958">
        <w:rPr>
          <w:rFonts w:ascii="Arial" w:hAnsi="Arial" w:cs="Arial"/>
          <w:b/>
          <w:color w:val="000000" w:themeColor="text1"/>
          <w:sz w:val="24"/>
          <w:szCs w:val="19"/>
        </w:rPr>
        <w:t>6</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AA6958">
        <w:rPr>
          <w:rFonts w:ascii="Arial" w:hAnsi="Arial" w:cs="Arial"/>
          <w:b/>
          <w:color w:val="000000" w:themeColor="text1"/>
          <w:sz w:val="24"/>
          <w:szCs w:val="19"/>
        </w:rPr>
        <w:t>Predprojektová príprava</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17796CA3"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CE1AFF">
              <w:rPr>
                <w:rFonts w:ascii="Arial" w:hAnsi="Arial" w:cs="Arial"/>
                <w:color w:val="000000" w:themeColor="text1"/>
                <w:sz w:val="19"/>
                <w:szCs w:val="19"/>
              </w:rPr>
              <w:t>6</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E1AFF">
              <w:rPr>
                <w:rFonts w:ascii="Arial" w:hAnsi="Arial" w:cs="Arial"/>
                <w:color w:val="000000" w:themeColor="text1"/>
                <w:sz w:val="19"/>
                <w:szCs w:val="19"/>
              </w:rPr>
              <w:t>Predprojektová príprava</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253B9885"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CE1AFF">
        <w:rPr>
          <w:rFonts w:ascii="Arial" w:hAnsi="Arial" w:cs="Arial"/>
          <w:b/>
          <w:bCs/>
          <w:color w:val="000000" w:themeColor="text1"/>
          <w:sz w:val="19"/>
          <w:szCs w:val="19"/>
        </w:rPr>
        <w:t>6</w:t>
      </w:r>
      <w:r w:rsidR="00F043AE" w:rsidRPr="008B1F42">
        <w:rPr>
          <w:rFonts w:ascii="Arial" w:hAnsi="Arial" w:cs="Arial"/>
          <w:b/>
          <w:bCs/>
          <w:color w:val="000000" w:themeColor="text1"/>
          <w:sz w:val="19"/>
          <w:szCs w:val="19"/>
        </w:rPr>
        <w:t xml:space="preserve"> </w:t>
      </w:r>
    </w:p>
    <w:p w14:paraId="6E8C17EB" w14:textId="5059E901"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CE1AFF">
        <w:rPr>
          <w:rFonts w:ascii="Arial" w:hAnsi="Arial" w:cs="Arial"/>
          <w:color w:val="000000" w:themeColor="text1"/>
          <w:sz w:val="19"/>
          <w:szCs w:val="19"/>
        </w:rPr>
        <w:t>6</w:t>
      </w:r>
      <w:r w:rsidRPr="00FB4F69">
        <w:rPr>
          <w:rFonts w:ascii="Arial" w:hAnsi="Arial" w:cs="Arial"/>
          <w:color w:val="000000" w:themeColor="text1"/>
          <w:sz w:val="19"/>
          <w:szCs w:val="19"/>
        </w:rPr>
        <w:t>, ktor</w:t>
      </w:r>
      <w:r w:rsidR="00CE1AFF">
        <w:rPr>
          <w:rFonts w:ascii="Arial" w:hAnsi="Arial" w:cs="Arial"/>
          <w:color w:val="000000" w:themeColor="text1"/>
          <w:sz w:val="19"/>
          <w:szCs w:val="19"/>
        </w:rPr>
        <w:t xml:space="preserve">ého cieľom je vytvorenie predpokladov hladkej realizácie projektov prostredníctvom aktuálnej a kompletnej projektovej dokumentácie pre realizáciu projektov pre programové obdobie 2021-2027. </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119F7704"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lastRenderedPageBreak/>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CE1AFF">
        <w:rPr>
          <w:rFonts w:ascii="Arial" w:hAnsi="Arial" w:cs="Arial"/>
          <w:color w:val="000000" w:themeColor="text1"/>
          <w:sz w:val="19"/>
          <w:szCs w:val="19"/>
        </w:rPr>
        <w:t>6</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CE1AFF">
        <w:rPr>
          <w:rFonts w:ascii="Arial" w:hAnsi="Arial" w:cs="Arial"/>
          <w:color w:val="000000" w:themeColor="text1"/>
          <w:sz w:val="19"/>
          <w:szCs w:val="19"/>
        </w:rPr>
        <w:t>–</w:t>
      </w:r>
      <w:r w:rsidR="008B1F42" w:rsidRPr="00FB4F69">
        <w:rPr>
          <w:rFonts w:ascii="Arial" w:hAnsi="Arial" w:cs="Arial"/>
          <w:color w:val="000000" w:themeColor="text1"/>
          <w:sz w:val="19"/>
          <w:szCs w:val="19"/>
        </w:rPr>
        <w:t xml:space="preserve"> </w:t>
      </w:r>
      <w:r w:rsidR="00CE1AFF">
        <w:rPr>
          <w:rFonts w:ascii="Arial" w:hAnsi="Arial" w:cs="Arial"/>
          <w:color w:val="000000" w:themeColor="text1"/>
          <w:sz w:val="19"/>
          <w:szCs w:val="19"/>
        </w:rPr>
        <w:t xml:space="preserve">Predprojektová príprava, </w:t>
      </w:r>
      <w:r w:rsidR="008B1F42" w:rsidRPr="00FB4F69">
        <w:rPr>
          <w:rFonts w:ascii="Arial" w:hAnsi="Arial" w:cs="Arial"/>
          <w:color w:val="000000" w:themeColor="text1"/>
          <w:sz w:val="19"/>
          <w:szCs w:val="19"/>
        </w:rPr>
        <w:t xml:space="preserve">ktoré sú </w:t>
      </w:r>
      <w:r w:rsidRPr="00FB4F69">
        <w:rPr>
          <w:rFonts w:ascii="Arial" w:hAnsi="Arial" w:cs="Arial"/>
          <w:color w:val="000000" w:themeColor="text1"/>
          <w:sz w:val="19"/>
          <w:szCs w:val="19"/>
        </w:rPr>
        <w:t>definované nasledovne: </w:t>
      </w:r>
    </w:p>
    <w:p w14:paraId="2DA59B69" w14:textId="2D95E3F8" w:rsidR="00CE1AFF" w:rsidRPr="00CE1AFF" w:rsidRDefault="00CE1AFF" w:rsidP="00CE1AF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posilnenie pripravenosti na realizáciu investičných projektov</w:t>
      </w:r>
      <w:r w:rsidR="002C3753">
        <w:rPr>
          <w:rFonts w:ascii="Arial" w:eastAsiaTheme="minorHAnsi" w:hAnsi="Arial" w:cs="Arial"/>
          <w:color w:val="000000" w:themeColor="text1"/>
          <w:sz w:val="19"/>
          <w:szCs w:val="19"/>
          <w:lang w:val="sk-SK" w:bidi="ar-SA"/>
        </w:rPr>
        <w:t>, ktoré sú v súlade</w:t>
      </w:r>
      <w:r w:rsidR="002C3753" w:rsidRPr="00CE1AFF">
        <w:rPr>
          <w:rFonts w:ascii="Arial" w:eastAsiaTheme="minorHAnsi" w:hAnsi="Arial" w:cs="Arial"/>
          <w:color w:val="000000" w:themeColor="text1"/>
          <w:sz w:val="19"/>
          <w:szCs w:val="19"/>
          <w:lang w:val="sk-SK" w:bidi="ar-SA"/>
        </w:rPr>
        <w:t xml:space="preserve"> </w:t>
      </w:r>
      <w:r w:rsidR="002C3753">
        <w:rPr>
          <w:rFonts w:ascii="Arial" w:eastAsiaTheme="minorHAnsi" w:hAnsi="Arial" w:cs="Arial"/>
          <w:color w:val="000000" w:themeColor="text1"/>
          <w:sz w:val="19"/>
          <w:szCs w:val="19"/>
          <w:lang w:val="sk-SK" w:bidi="ar-SA"/>
        </w:rPr>
        <w:t>s</w:t>
      </w:r>
      <w:r w:rsidR="002C3753" w:rsidRPr="00CE1AFF">
        <w:rPr>
          <w:rFonts w:ascii="Arial" w:eastAsiaTheme="minorHAnsi" w:hAnsi="Arial" w:cs="Arial"/>
          <w:color w:val="000000" w:themeColor="text1"/>
          <w:sz w:val="19"/>
          <w:szCs w:val="19"/>
          <w:lang w:val="sk-SK" w:bidi="ar-SA"/>
        </w:rPr>
        <w:t> rámc</w:t>
      </w:r>
      <w:r w:rsidR="002C3753">
        <w:rPr>
          <w:rFonts w:ascii="Arial" w:eastAsiaTheme="minorHAnsi" w:hAnsi="Arial" w:cs="Arial"/>
          <w:color w:val="000000" w:themeColor="text1"/>
          <w:sz w:val="19"/>
          <w:szCs w:val="19"/>
          <w:lang w:val="sk-SK" w:bidi="ar-SA"/>
        </w:rPr>
        <w:t>om</w:t>
      </w:r>
      <w:r w:rsidR="002C3753" w:rsidRPr="00CE1AFF">
        <w:rPr>
          <w:rFonts w:ascii="Arial" w:eastAsiaTheme="minorHAnsi" w:hAnsi="Arial" w:cs="Arial"/>
          <w:color w:val="000000" w:themeColor="text1"/>
          <w:sz w:val="19"/>
          <w:szCs w:val="19"/>
          <w:lang w:val="sk-SK" w:bidi="ar-SA"/>
        </w:rPr>
        <w:t xml:space="preserve"> </w:t>
      </w:r>
      <w:r w:rsidRPr="00CE1AFF">
        <w:rPr>
          <w:rFonts w:ascii="Arial" w:eastAsiaTheme="minorHAnsi" w:hAnsi="Arial" w:cs="Arial"/>
          <w:color w:val="000000" w:themeColor="text1"/>
          <w:sz w:val="19"/>
          <w:szCs w:val="19"/>
          <w:lang w:val="sk-SK" w:bidi="ar-SA"/>
        </w:rPr>
        <w:t>programových a plánovacích dokumentov na obdobie 2021-2027,</w:t>
      </w:r>
    </w:p>
    <w:p w14:paraId="4547E582" w14:textId="6DE23576" w:rsidR="00CE1AFF" w:rsidRPr="00CE1AFF" w:rsidRDefault="00CE1AFF" w:rsidP="00CE1AF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 xml:space="preserve">súlad </w:t>
      </w:r>
      <w:r w:rsidR="002C3753">
        <w:rPr>
          <w:rFonts w:ascii="Arial" w:eastAsiaTheme="minorHAnsi" w:hAnsi="Arial" w:cs="Arial"/>
          <w:color w:val="000000" w:themeColor="text1"/>
          <w:sz w:val="19"/>
          <w:szCs w:val="19"/>
          <w:lang w:val="sk-SK" w:bidi="ar-SA"/>
        </w:rPr>
        <w:t xml:space="preserve">požadovanej </w:t>
      </w:r>
      <w:r w:rsidRPr="00CE1AFF">
        <w:rPr>
          <w:rFonts w:ascii="Arial" w:eastAsiaTheme="minorHAnsi" w:hAnsi="Arial" w:cs="Arial"/>
          <w:color w:val="000000" w:themeColor="text1"/>
          <w:sz w:val="19"/>
          <w:szCs w:val="19"/>
          <w:lang w:val="sk-SK" w:bidi="ar-SA"/>
        </w:rPr>
        <w:t>projektovej dokumentácie s aktuálnymi predpismi upravujúcimi územný rozvoj a stavebný poriadok.</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652A191F"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územnoplánovacích podkladov;</w:t>
      </w:r>
    </w:p>
    <w:p w14:paraId="1B12A723"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územnoplánovacích dokumentov;</w:t>
      </w:r>
    </w:p>
    <w:p w14:paraId="35A2A8A8"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dokumentácie pre vydanie stavebného povolenia;</w:t>
      </w:r>
    </w:p>
    <w:p w14:paraId="3C2CFEB0" w14:textId="0ACE6873"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regulačných plánov</w:t>
      </w:r>
      <w:r w:rsidR="002C3753">
        <w:rPr>
          <w:rFonts w:ascii="Arial" w:eastAsiaTheme="minorHAnsi" w:hAnsi="Arial" w:cs="Arial"/>
          <w:color w:val="000000" w:themeColor="text1"/>
          <w:sz w:val="19"/>
          <w:szCs w:val="19"/>
          <w:lang w:val="sk-SK" w:bidi="ar-SA"/>
        </w:rPr>
        <w:t xml:space="preserve"> (i dokumentácie pre územné rozhodnutie)</w:t>
      </w:r>
      <w:r w:rsidRPr="00CE1AFF">
        <w:rPr>
          <w:rFonts w:ascii="Arial" w:eastAsiaTheme="minorHAnsi" w:hAnsi="Arial" w:cs="Arial"/>
          <w:color w:val="000000" w:themeColor="text1"/>
          <w:sz w:val="19"/>
          <w:szCs w:val="19"/>
          <w:lang w:val="sk-SK" w:bidi="ar-SA"/>
        </w:rPr>
        <w:t>;</w:t>
      </w:r>
    </w:p>
    <w:p w14:paraId="25336E9F"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územných štúdií (zamerané na verejnú technickú a dopravnú infraštruktúru, verejné priestranstvá a krajinu);</w:t>
      </w:r>
    </w:p>
    <w:p w14:paraId="41278495"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realizačnej projektovej dokumentácie.</w:t>
      </w:r>
    </w:p>
    <w:p w14:paraId="052F09FF" w14:textId="3CA78AD0"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CE1AFF">
        <w:rPr>
          <w:rFonts w:ascii="Arial" w:hAnsi="Arial" w:cs="Arial"/>
          <w:b/>
          <w:bCs/>
          <w:color w:val="000000" w:themeColor="text1"/>
          <w:sz w:val="19"/>
          <w:szCs w:val="19"/>
        </w:rPr>
        <w:t>6</w:t>
      </w:r>
      <w:r w:rsidR="008B1F42" w:rsidRPr="00FB4F69">
        <w:rPr>
          <w:rFonts w:ascii="Arial" w:hAnsi="Arial" w:cs="Arial"/>
          <w:b/>
          <w:bCs/>
          <w:color w:val="000000" w:themeColor="text1"/>
          <w:sz w:val="19"/>
          <w:szCs w:val="19"/>
        </w:rPr>
        <w:t>.</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00A6B5D1" w14:textId="77777777" w:rsidR="007E506A" w:rsidRDefault="007E506A" w:rsidP="007E506A">
      <w:pPr>
        <w:spacing w:after="0" w:line="288" w:lineRule="auto"/>
        <w:jc w:val="both"/>
        <w:rPr>
          <w:rFonts w:ascii="Arial" w:hAnsi="Arial" w:cs="Arial"/>
          <w:sz w:val="19"/>
          <w:szCs w:val="19"/>
        </w:rPr>
      </w:pPr>
      <w:r w:rsidRPr="007E506A">
        <w:rPr>
          <w:rFonts w:ascii="Arial" w:hAnsi="Arial" w:cs="Arial"/>
          <w:sz w:val="19"/>
          <w:szCs w:val="19"/>
        </w:rPr>
        <w:t>Projekt</w:t>
      </w:r>
      <w:r>
        <w:rPr>
          <w:rFonts w:ascii="Arial" w:hAnsi="Arial" w:cs="Arial"/>
          <w:sz w:val="19"/>
          <w:szCs w:val="19"/>
        </w:rPr>
        <w:t xml:space="preserve">: </w:t>
      </w:r>
    </w:p>
    <w:p w14:paraId="3EEFA02F" w14:textId="6A5763DA" w:rsidR="007E506A" w:rsidRPr="007E506A" w:rsidRDefault="007E506A" w:rsidP="007E506A">
      <w:pPr>
        <w:pStyle w:val="Odsekzoznamu"/>
        <w:numPr>
          <w:ilvl w:val="0"/>
          <w:numId w:val="35"/>
        </w:numPr>
        <w:tabs>
          <w:tab w:val="num" w:pos="426"/>
        </w:tabs>
        <w:spacing w:after="120" w:line="288" w:lineRule="auto"/>
        <w:ind w:left="1134" w:hanging="357"/>
        <w:jc w:val="both"/>
        <w:rPr>
          <w:rFonts w:ascii="Arial" w:eastAsiaTheme="minorHAnsi" w:hAnsi="Arial" w:cs="Arial"/>
          <w:color w:val="000000" w:themeColor="text1"/>
          <w:sz w:val="19"/>
          <w:szCs w:val="19"/>
          <w:lang w:val="sk-SK" w:bidi="ar-SA"/>
        </w:rPr>
      </w:pPr>
      <w:r w:rsidRPr="007E506A">
        <w:rPr>
          <w:rFonts w:ascii="Arial" w:eastAsiaTheme="minorHAnsi" w:hAnsi="Arial" w:cs="Arial"/>
          <w:color w:val="000000" w:themeColor="text1"/>
          <w:sz w:val="19"/>
          <w:szCs w:val="19"/>
          <w:lang w:val="sk-SK" w:bidi="ar-SA"/>
        </w:rPr>
        <w:t xml:space="preserve">Je v súlade so zákonom č. 50/1976 Zb. o územnom plánovaní a stavebnom poriadku /stavebný zákon/, resp. </w:t>
      </w:r>
      <w:r w:rsidR="002C3753">
        <w:rPr>
          <w:rFonts w:ascii="Arial" w:eastAsiaTheme="minorHAnsi" w:hAnsi="Arial" w:cs="Arial"/>
          <w:color w:val="000000" w:themeColor="text1"/>
          <w:sz w:val="19"/>
          <w:szCs w:val="19"/>
          <w:lang w:val="sk-SK" w:bidi="ar-SA"/>
        </w:rPr>
        <w:t xml:space="preserve">inými </w:t>
      </w:r>
      <w:r w:rsidRPr="007E506A">
        <w:rPr>
          <w:rFonts w:ascii="Arial" w:eastAsiaTheme="minorHAnsi" w:hAnsi="Arial" w:cs="Arial"/>
          <w:color w:val="000000" w:themeColor="text1"/>
          <w:sz w:val="19"/>
          <w:szCs w:val="19"/>
          <w:lang w:val="sk-SK" w:bidi="ar-SA"/>
        </w:rPr>
        <w:t>právnym</w:t>
      </w:r>
      <w:r w:rsidR="002C3753">
        <w:rPr>
          <w:rFonts w:ascii="Arial" w:eastAsiaTheme="minorHAnsi" w:hAnsi="Arial" w:cs="Arial"/>
          <w:color w:val="000000" w:themeColor="text1"/>
          <w:sz w:val="19"/>
          <w:szCs w:val="19"/>
          <w:lang w:val="sk-SK" w:bidi="ar-SA"/>
        </w:rPr>
        <w:t>i</w:t>
      </w:r>
      <w:r w:rsidRPr="007E506A">
        <w:rPr>
          <w:rFonts w:ascii="Arial" w:eastAsiaTheme="minorHAnsi" w:hAnsi="Arial" w:cs="Arial"/>
          <w:color w:val="000000" w:themeColor="text1"/>
          <w:sz w:val="19"/>
          <w:szCs w:val="19"/>
          <w:lang w:val="sk-SK" w:bidi="ar-SA"/>
        </w:rPr>
        <w:t xml:space="preserve"> predpis</w:t>
      </w:r>
      <w:r w:rsidR="002C3753">
        <w:rPr>
          <w:rFonts w:ascii="Arial" w:eastAsiaTheme="minorHAnsi" w:hAnsi="Arial" w:cs="Arial"/>
          <w:color w:val="000000" w:themeColor="text1"/>
          <w:sz w:val="19"/>
          <w:szCs w:val="19"/>
          <w:lang w:val="sk-SK" w:bidi="ar-SA"/>
        </w:rPr>
        <w:t>mi so vzťahom k územnému plánovaniu</w:t>
      </w:r>
      <w:r w:rsidRPr="007E506A">
        <w:rPr>
          <w:rFonts w:ascii="Arial" w:eastAsiaTheme="minorHAnsi" w:hAnsi="Arial" w:cs="Arial"/>
          <w:color w:val="000000" w:themeColor="text1"/>
          <w:sz w:val="19"/>
          <w:szCs w:val="19"/>
          <w:lang w:val="sk-SK" w:bidi="ar-SA"/>
        </w:rPr>
        <w:t xml:space="preserve">. </w:t>
      </w:r>
    </w:p>
    <w:p w14:paraId="09E0F27C" w14:textId="2AC91FA7" w:rsidR="007E506A" w:rsidRPr="007E506A" w:rsidRDefault="007E506A" w:rsidP="007E506A">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7E506A">
        <w:rPr>
          <w:rFonts w:ascii="Arial" w:eastAsiaTheme="minorHAnsi" w:hAnsi="Arial" w:cs="Arial"/>
          <w:color w:val="000000" w:themeColor="text1"/>
          <w:sz w:val="19"/>
          <w:szCs w:val="19"/>
          <w:lang w:val="sk-SK" w:bidi="ar-SA"/>
        </w:rPr>
        <w:t xml:space="preserve">Spadá do oblasti, ktorá bude podporovaná </w:t>
      </w:r>
      <w:r w:rsidR="00435632">
        <w:rPr>
          <w:rFonts w:ascii="Arial" w:eastAsiaTheme="minorHAnsi" w:hAnsi="Arial" w:cs="Arial"/>
          <w:color w:val="000000" w:themeColor="text1"/>
          <w:sz w:val="19"/>
          <w:szCs w:val="19"/>
          <w:lang w:val="sk-SK" w:bidi="ar-SA"/>
        </w:rPr>
        <w:t xml:space="preserve">z EŠIF </w:t>
      </w:r>
      <w:r w:rsidRPr="007E506A">
        <w:rPr>
          <w:rFonts w:ascii="Arial" w:eastAsiaTheme="minorHAnsi" w:hAnsi="Arial" w:cs="Arial"/>
          <w:color w:val="000000" w:themeColor="text1"/>
          <w:sz w:val="19"/>
          <w:szCs w:val="19"/>
          <w:lang w:val="sk-SK" w:bidi="ar-SA"/>
        </w:rPr>
        <w:t xml:space="preserve">v rámci programového obdobia 2021-2027, z Plánu obnovy a odolnosti a Fondu spravodlivej transformácie </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162" w:type="dxa"/>
        <w:tblLayout w:type="fixed"/>
        <w:tblLook w:val="04A0" w:firstRow="1" w:lastRow="0" w:firstColumn="1" w:lastColumn="0" w:noHBand="0" w:noVBand="1"/>
      </w:tblPr>
      <w:tblGrid>
        <w:gridCol w:w="606"/>
        <w:gridCol w:w="2224"/>
        <w:gridCol w:w="2835"/>
        <w:gridCol w:w="1276"/>
        <w:gridCol w:w="850"/>
        <w:gridCol w:w="7371"/>
      </w:tblGrid>
      <w:tr w:rsidR="00543F2D" w:rsidRPr="00F93B3F" w14:paraId="3E974740" w14:textId="77777777" w:rsidTr="00543F2D">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543F2D" w:rsidRPr="00F93B3F" w:rsidRDefault="00543F2D" w:rsidP="00543F2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543F2D" w:rsidRPr="00F93B3F" w:rsidRDefault="00543F2D" w:rsidP="00543F2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084899E5" w14:textId="77777777" w:rsidR="00543F2D" w:rsidRPr="00DA5F37" w:rsidRDefault="00543F2D" w:rsidP="00543F2D">
            <w:pPr>
              <w:pStyle w:val="Zkladntext"/>
              <w:spacing w:before="0" w:after="0"/>
              <w:jc w:val="left"/>
              <w:rPr>
                <w:rFonts w:ascii="Arial" w:eastAsia="Calibri" w:hAnsi="Arial" w:cs="Arial"/>
                <w:color w:val="000000" w:themeColor="text1"/>
                <w:sz w:val="19"/>
                <w:szCs w:val="19"/>
              </w:rPr>
            </w:pPr>
            <w:r w:rsidRPr="00DA5F37">
              <w:rPr>
                <w:rFonts w:ascii="Arial" w:eastAsia="Calibri" w:hAnsi="Arial" w:cs="Arial"/>
                <w:color w:val="000000" w:themeColor="text1"/>
                <w:sz w:val="19"/>
                <w:szCs w:val="19"/>
              </w:rPr>
              <w:t>V rámci hodnotiaceho kritéria sa posudzujú nasledovné aspekty:</w:t>
            </w:r>
            <w:r w:rsidRPr="00DA5F37">
              <w:rPr>
                <w:rFonts w:ascii="Arial" w:eastAsia="Calibri" w:hAnsi="Arial" w:cs="Arial"/>
                <w:color w:val="000000" w:themeColor="text1"/>
                <w:sz w:val="19"/>
                <w:szCs w:val="19"/>
              </w:rPr>
              <w:br/>
              <w:t>a) či realizácia navrhovaného projektu rieši identifikované potreby (problémy) cieľových skupín,  resp. cieľového územia,</w:t>
            </w:r>
            <w:r w:rsidRPr="00DA5F37">
              <w:rPr>
                <w:rFonts w:ascii="Arial" w:eastAsia="Calibri" w:hAnsi="Arial" w:cs="Arial"/>
                <w:color w:val="000000" w:themeColor="text1"/>
                <w:sz w:val="19"/>
                <w:szCs w:val="19"/>
              </w:rPr>
              <w:br/>
              <w:t xml:space="preserve">b) či projekt vhodným spôsobom </w:t>
            </w:r>
            <w:r>
              <w:rPr>
                <w:rFonts w:ascii="Arial" w:eastAsia="Calibri" w:hAnsi="Arial" w:cs="Arial"/>
                <w:color w:val="000000" w:themeColor="text1"/>
                <w:sz w:val="19"/>
                <w:szCs w:val="19"/>
              </w:rPr>
              <w:t>rozvíja</w:t>
            </w:r>
            <w:r w:rsidRPr="00DA5F37">
              <w:rPr>
                <w:rFonts w:ascii="Arial" w:eastAsia="Calibri" w:hAnsi="Arial" w:cs="Arial"/>
                <w:color w:val="000000" w:themeColor="text1"/>
                <w:sz w:val="19"/>
                <w:szCs w:val="19"/>
              </w:rPr>
              <w:t xml:space="preserve"> existujúcu </w:t>
            </w:r>
            <w:r>
              <w:rPr>
                <w:rFonts w:ascii="Arial" w:eastAsia="Calibri" w:hAnsi="Arial" w:cs="Arial"/>
                <w:color w:val="000000" w:themeColor="text1"/>
                <w:sz w:val="19"/>
                <w:szCs w:val="19"/>
              </w:rPr>
              <w:lastRenderedPageBreak/>
              <w:t>vybavenosť</w:t>
            </w:r>
            <w:r w:rsidRPr="00DA5F37">
              <w:rPr>
                <w:rFonts w:ascii="Arial" w:eastAsia="Calibri" w:hAnsi="Arial" w:cs="Arial"/>
                <w:color w:val="000000" w:themeColor="text1"/>
                <w:sz w:val="19"/>
                <w:szCs w:val="19"/>
              </w:rPr>
              <w:t xml:space="preserve"> území, resp. </w:t>
            </w:r>
            <w:r>
              <w:rPr>
                <w:rFonts w:ascii="Arial" w:eastAsia="Calibri" w:hAnsi="Arial" w:cs="Arial"/>
                <w:color w:val="000000" w:themeColor="text1"/>
                <w:sz w:val="19"/>
                <w:szCs w:val="19"/>
              </w:rPr>
              <w:t xml:space="preserve">nadväzuje </w:t>
            </w:r>
            <w:r w:rsidRPr="00DA5F37">
              <w:rPr>
                <w:rFonts w:ascii="Arial" w:eastAsia="Calibri" w:hAnsi="Arial" w:cs="Arial"/>
                <w:color w:val="000000" w:themeColor="text1"/>
                <w:sz w:val="19"/>
                <w:szCs w:val="19"/>
              </w:rPr>
              <w:t>na už zrealizované aktivity v danej oblasti (ak relevantné),</w:t>
            </w:r>
            <w:r w:rsidRPr="00DA5F37">
              <w:rPr>
                <w:rFonts w:ascii="Arial" w:eastAsia="Calibri" w:hAnsi="Arial" w:cs="Arial"/>
                <w:color w:val="000000" w:themeColor="text1"/>
                <w:sz w:val="19"/>
                <w:szCs w:val="19"/>
              </w:rPr>
              <w:br/>
              <w:t>c) či navrhovan</w:t>
            </w:r>
            <w:r>
              <w:rPr>
                <w:rFonts w:ascii="Arial" w:eastAsia="Calibri" w:hAnsi="Arial" w:cs="Arial"/>
                <w:color w:val="000000" w:themeColor="text1"/>
                <w:sz w:val="19"/>
                <w:szCs w:val="19"/>
              </w:rPr>
              <w:t>ý</w:t>
            </w:r>
            <w:r w:rsidRPr="00DA5F37">
              <w:rPr>
                <w:rFonts w:ascii="Arial" w:eastAsia="Calibri" w:hAnsi="Arial" w:cs="Arial"/>
                <w:color w:val="000000" w:themeColor="text1"/>
                <w:sz w:val="19"/>
                <w:szCs w:val="19"/>
              </w:rPr>
              <w:t xml:space="preserve"> </w:t>
            </w:r>
            <w:r>
              <w:rPr>
                <w:rFonts w:ascii="Arial" w:eastAsia="Calibri" w:hAnsi="Arial" w:cs="Arial"/>
                <w:color w:val="000000" w:themeColor="text1"/>
                <w:sz w:val="19"/>
                <w:szCs w:val="19"/>
              </w:rPr>
              <w:t>projekt</w:t>
            </w:r>
            <w:r w:rsidRPr="00DA5F37">
              <w:rPr>
                <w:rFonts w:ascii="Arial" w:eastAsia="Calibri" w:hAnsi="Arial" w:cs="Arial"/>
                <w:color w:val="000000" w:themeColor="text1"/>
                <w:sz w:val="19"/>
                <w:szCs w:val="19"/>
              </w:rPr>
              <w:t xml:space="preserve"> vytvára predpoklad pre bezproblémovú realizáciu jeho </w:t>
            </w:r>
            <w:r>
              <w:rPr>
                <w:rFonts w:ascii="Arial" w:eastAsia="Calibri" w:hAnsi="Arial" w:cs="Arial"/>
                <w:color w:val="000000" w:themeColor="text1"/>
                <w:sz w:val="19"/>
                <w:szCs w:val="19"/>
              </w:rPr>
              <w:t>výstupu</w:t>
            </w:r>
            <w:r w:rsidRPr="00DA5F37">
              <w:rPr>
                <w:rFonts w:ascii="Arial" w:eastAsia="Calibri" w:hAnsi="Arial" w:cs="Arial"/>
                <w:color w:val="000000" w:themeColor="text1"/>
                <w:sz w:val="19"/>
                <w:szCs w:val="19"/>
              </w:rPr>
              <w:t>.</w:t>
            </w:r>
          </w:p>
          <w:p w14:paraId="24952705" w14:textId="20E01F34" w:rsidR="00543F2D" w:rsidRPr="00F93B3F" w:rsidRDefault="00543F2D" w:rsidP="00543F2D">
            <w:pPr>
              <w:rPr>
                <w:rFonts w:ascii="Arial" w:hAnsi="Arial" w:cs="Arial"/>
                <w:color w:val="000000" w:themeColor="text1"/>
                <w:sz w:val="19"/>
                <w:szCs w:val="19"/>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36CC5DF" w14:textId="3109C915"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lastRenderedPageBreak/>
              <w:t>Vylučovacie 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5F740A03"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t>áno</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2ABF181" w14:textId="4CCF7324"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Projekt prispieva k riešeniu identifikovaných potrieb (problémov) cieľových skupín, resp. cieľového územia.</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Projekt zohľadňuje a logicky rozvíja existujúcu vybavenosť územia, resp. 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oblasti(ak relevantné).</w:t>
            </w:r>
          </w:p>
          <w:p w14:paraId="329CA5F4" w14:textId="7D1B4300" w:rsidR="00543F2D" w:rsidRPr="00F93B3F" w:rsidRDefault="00543F2D" w:rsidP="00543F2D">
            <w:pPr>
              <w:rPr>
                <w:rFonts w:ascii="Arial" w:eastAsia="Helvetica" w:hAnsi="Arial" w:cs="Arial"/>
                <w:color w:val="000000" w:themeColor="text1"/>
                <w:sz w:val="19"/>
                <w:szCs w:val="19"/>
              </w:rPr>
            </w:pPr>
            <w:r>
              <w:rPr>
                <w:rFonts w:ascii="Arial" w:hAnsi="Arial" w:cs="Arial"/>
                <w:color w:val="000000" w:themeColor="text1"/>
                <w:sz w:val="19"/>
                <w:szCs w:val="19"/>
              </w:rPr>
              <w:t>Projekt</w:t>
            </w:r>
            <w:r w:rsidRPr="00DA5F37">
              <w:rPr>
                <w:rFonts w:ascii="Arial" w:hAnsi="Arial" w:cs="Arial"/>
                <w:color w:val="000000" w:themeColor="text1"/>
                <w:sz w:val="19"/>
                <w:szCs w:val="19"/>
              </w:rPr>
              <w:t xml:space="preserve"> vytvára predpoklad pre bezproblémovú realizáciu jeho </w:t>
            </w:r>
            <w:r>
              <w:rPr>
                <w:rFonts w:ascii="Arial" w:hAnsi="Arial" w:cs="Arial"/>
                <w:color w:val="000000" w:themeColor="text1"/>
                <w:sz w:val="19"/>
                <w:szCs w:val="19"/>
              </w:rPr>
              <w:t>výstupu</w:t>
            </w:r>
            <w:r w:rsidRPr="00DA5F37">
              <w:rPr>
                <w:rFonts w:ascii="Arial" w:hAnsi="Arial" w:cs="Arial"/>
                <w:color w:val="000000" w:themeColor="text1"/>
                <w:sz w:val="19"/>
                <w:szCs w:val="19"/>
              </w:rPr>
              <w:t>.</w:t>
            </w:r>
          </w:p>
        </w:tc>
      </w:tr>
      <w:tr w:rsidR="00543F2D" w:rsidRPr="00F93B3F" w14:paraId="65D3AC25" w14:textId="77777777" w:rsidTr="00543F2D">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543F2D" w:rsidRPr="00F93B3F" w:rsidRDefault="00543F2D" w:rsidP="00543F2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543F2D" w:rsidRPr="00F93B3F" w:rsidRDefault="00543F2D" w:rsidP="00543F2D">
            <w:pPr>
              <w:rPr>
                <w:rFonts w:ascii="Arial"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543F2D" w:rsidRPr="00F93B3F" w:rsidRDefault="00543F2D" w:rsidP="00543F2D">
            <w:pPr>
              <w:rPr>
                <w:rFonts w:ascii="Arial" w:hAnsi="Arial" w:cs="Arial"/>
                <w:color w:val="000000" w:themeColor="text1"/>
                <w:sz w:val="19"/>
                <w:szCs w:val="19"/>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543F2D" w:rsidRPr="00F93B3F" w:rsidRDefault="00543F2D" w:rsidP="00543F2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9E640F4"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t>nie</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75519DA" w14:textId="77777777"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 xml:space="preserve">Projekt vykazuje aspoň jeden z nasledovných nedostatkov: </w:t>
            </w:r>
          </w:p>
          <w:p w14:paraId="06CD7686" w14:textId="77777777"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a) projekt neprispieva k riešeniu identifikovaných potrieb (problémov) cieľových skupín, resp. cieľového územia;</w:t>
            </w:r>
          </w:p>
          <w:p w14:paraId="13489A3F" w14:textId="77777777" w:rsidR="00543F2D"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lastRenderedPageBreak/>
              <w:t xml:space="preserve">b) realizácia projektu je nevhodná, resp. neúčelná vo vzťahu k existujúcej </w:t>
            </w:r>
            <w:r>
              <w:rPr>
                <w:rFonts w:ascii="Arial" w:eastAsia="Helvetica" w:hAnsi="Arial" w:cs="Arial"/>
                <w:color w:val="000000" w:themeColor="text1"/>
                <w:sz w:val="19"/>
                <w:szCs w:val="19"/>
              </w:rPr>
              <w:t>vybavenosti</w:t>
            </w:r>
            <w:r w:rsidRPr="00DA5F37">
              <w:rPr>
                <w:rFonts w:ascii="Arial" w:eastAsia="Helvetica" w:hAnsi="Arial" w:cs="Arial"/>
                <w:color w:val="000000" w:themeColor="text1"/>
                <w:sz w:val="19"/>
                <w:szCs w:val="19"/>
              </w:rPr>
              <w:t xml:space="preserve"> územia, resp. </w:t>
            </w:r>
            <w:r>
              <w:rPr>
                <w:rFonts w:ascii="Arial" w:eastAsia="Helvetica" w:hAnsi="Arial" w:cs="Arial"/>
                <w:color w:val="000000" w:themeColor="text1"/>
                <w:sz w:val="19"/>
                <w:szCs w:val="19"/>
              </w:rPr>
              <w:t>ne</w:t>
            </w:r>
            <w:r w:rsidRPr="00DA5F37">
              <w:rPr>
                <w:rFonts w:ascii="Arial" w:eastAsia="Helvetica" w:hAnsi="Arial" w:cs="Arial"/>
                <w:color w:val="000000" w:themeColor="text1"/>
                <w:sz w:val="19"/>
                <w:szCs w:val="19"/>
              </w:rPr>
              <w:t>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(ak relevantné).</w:t>
            </w:r>
          </w:p>
          <w:p w14:paraId="7DF61D6C" w14:textId="1A2E0E04" w:rsidR="00543F2D" w:rsidRPr="00F93B3F" w:rsidRDefault="00543F2D" w:rsidP="00543F2D">
            <w:pPr>
              <w:rPr>
                <w:rFonts w:ascii="Arial" w:eastAsia="Helvetica" w:hAnsi="Arial" w:cs="Arial"/>
                <w:color w:val="000000" w:themeColor="text1"/>
                <w:sz w:val="19"/>
                <w:szCs w:val="19"/>
              </w:rPr>
            </w:pPr>
            <w:r>
              <w:rPr>
                <w:rFonts w:ascii="Arial" w:eastAsia="Helvetica" w:hAnsi="Arial" w:cs="Arial"/>
                <w:color w:val="000000" w:themeColor="text1"/>
                <w:sz w:val="19"/>
                <w:szCs w:val="19"/>
              </w:rPr>
              <w:t>c</w:t>
            </w:r>
            <w:r w:rsidRPr="00DA5F37">
              <w:rPr>
                <w:rFonts w:ascii="Arial" w:eastAsia="Helvetica" w:hAnsi="Arial" w:cs="Arial"/>
                <w:color w:val="000000" w:themeColor="text1"/>
                <w:sz w:val="19"/>
                <w:szCs w:val="19"/>
              </w:rPr>
              <w:t>) navrhovaný projektu nevytvára podmienky pre bezproblémov</w:t>
            </w:r>
            <w:r>
              <w:rPr>
                <w:rFonts w:ascii="Arial" w:eastAsia="Helvetica" w:hAnsi="Arial" w:cs="Arial"/>
                <w:color w:val="000000" w:themeColor="text1"/>
                <w:sz w:val="19"/>
                <w:szCs w:val="19"/>
              </w:rPr>
              <w:t>ú</w:t>
            </w:r>
            <w:r w:rsidRPr="00DA5F37">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realizáciu</w:t>
            </w:r>
            <w:r w:rsidRPr="00DA5F37">
              <w:rPr>
                <w:rFonts w:ascii="Arial" w:eastAsia="Helvetica" w:hAnsi="Arial" w:cs="Arial"/>
                <w:color w:val="000000" w:themeColor="text1"/>
                <w:sz w:val="19"/>
                <w:szCs w:val="19"/>
              </w:rPr>
              <w:t xml:space="preserve"> jeho</w:t>
            </w:r>
            <w:r>
              <w:rPr>
                <w:rFonts w:ascii="Arial" w:eastAsia="Helvetica" w:hAnsi="Arial" w:cs="Arial"/>
                <w:color w:val="000000" w:themeColor="text1"/>
                <w:sz w:val="19"/>
                <w:szCs w:val="19"/>
              </w:rPr>
              <w:t xml:space="preserve"> výstupov.</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D9FE681" w14:textId="77777777"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či realizácia navrhovaného projektu rieši identifikované potreby (problémy) cieľových skupín,  resp. cieľového územia,</w:t>
      </w:r>
    </w:p>
    <w:p w14:paraId="48C9FA1F" w14:textId="2E03897A"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 xml:space="preserve">či projekt vhodným spôsobom rozvíja existujúcu vybavenosť území, resp. nadväzuje na už zrealizované aktivity v danej oblasti (ak relevantné), </w:t>
      </w:r>
    </w:p>
    <w:p w14:paraId="58BDD8FF" w14:textId="063A9A03"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či navrhovaný projekt vytvára predpoklad pre bezproblémovú realizáciu jeho výstupu.</w:t>
      </w:r>
    </w:p>
    <w:p w14:paraId="5F2DB6AD" w14:textId="77777777" w:rsidR="003A2756" w:rsidRDefault="003A2756" w:rsidP="003A2756">
      <w:pPr>
        <w:pStyle w:val="Zkladntext"/>
        <w:spacing w:before="0" w:after="0"/>
        <w:jc w:val="left"/>
        <w:rPr>
          <w:rFonts w:ascii="Arial" w:hAnsi="Arial" w:cs="Arial"/>
          <w:color w:val="000000" w:themeColor="text1"/>
          <w:sz w:val="19"/>
          <w:szCs w:val="19"/>
        </w:rPr>
      </w:pPr>
    </w:p>
    <w:p w14:paraId="5646F821" w14:textId="47FF6C31" w:rsidR="003A2756" w:rsidRDefault="00621A84" w:rsidP="003A2756">
      <w:pPr>
        <w:pStyle w:val="Zkladntext"/>
        <w:spacing w:before="0" w:after="0"/>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w:t>
      </w:r>
      <w:r w:rsidR="00543F2D">
        <w:rPr>
          <w:rFonts w:ascii="Arial" w:hAnsi="Arial" w:cs="Arial"/>
          <w:color w:val="000000" w:themeColor="text1"/>
          <w:sz w:val="19"/>
          <w:szCs w:val="19"/>
        </w:rPr>
        <w:t xml:space="preserve">hodnotenie </w:t>
      </w:r>
      <w:r w:rsidRPr="00D952E3">
        <w:rPr>
          <w:rFonts w:ascii="Arial" w:hAnsi="Arial" w:cs="Arial"/>
          <w:color w:val="000000" w:themeColor="text1"/>
          <w:sz w:val="19"/>
          <w:szCs w:val="19"/>
        </w:rPr>
        <w:t xml:space="preserve"> (</w:t>
      </w:r>
      <w:r w:rsidR="00543F2D">
        <w:rPr>
          <w:rFonts w:ascii="Arial" w:hAnsi="Arial" w:cs="Arial"/>
          <w:color w:val="000000" w:themeColor="text1"/>
          <w:sz w:val="19"/>
          <w:szCs w:val="19"/>
        </w:rPr>
        <w:t>áno/nie</w:t>
      </w:r>
      <w:r w:rsidRPr="00D952E3">
        <w:rPr>
          <w:rFonts w:ascii="Arial" w:hAnsi="Arial" w:cs="Arial"/>
          <w:color w:val="000000" w:themeColor="text1"/>
          <w:sz w:val="19"/>
          <w:szCs w:val="19"/>
        </w:rPr>
        <w:t xml:space="preserve">) v zmysle popisu </w:t>
      </w:r>
      <w:r w:rsidR="003A2756">
        <w:rPr>
          <w:rFonts w:ascii="Arial" w:hAnsi="Arial" w:cs="Arial"/>
          <w:color w:val="000000" w:themeColor="text1"/>
          <w:sz w:val="19"/>
          <w:szCs w:val="19"/>
        </w:rPr>
        <w:t xml:space="preserve">spôsobu </w:t>
      </w:r>
      <w:r w:rsidRPr="00D952E3">
        <w:rPr>
          <w:rFonts w:ascii="Arial" w:hAnsi="Arial" w:cs="Arial"/>
          <w:color w:val="000000" w:themeColor="text1"/>
          <w:sz w:val="19"/>
          <w:szCs w:val="19"/>
        </w:rPr>
        <w:t xml:space="preserve">aplikácie hodnotiaceho kritéria. </w:t>
      </w:r>
      <w:r w:rsidR="003A2756" w:rsidRPr="003A2756">
        <w:rPr>
          <w:rFonts w:ascii="Arial" w:hAnsi="Arial" w:cs="Arial"/>
          <w:color w:val="000000" w:themeColor="text1"/>
          <w:sz w:val="19"/>
          <w:szCs w:val="19"/>
        </w:rPr>
        <w:t xml:space="preserve"> </w:t>
      </w:r>
      <w:r w:rsidR="003A2756" w:rsidRPr="005D63D4">
        <w:rPr>
          <w:rFonts w:ascii="Arial" w:hAnsi="Arial" w:cs="Arial"/>
          <w:color w:val="000000" w:themeColor="text1"/>
          <w:sz w:val="19"/>
          <w:szCs w:val="19"/>
        </w:rPr>
        <w:t xml:space="preserve">V prípade, </w:t>
      </w:r>
      <w:r w:rsidR="003A2756">
        <w:rPr>
          <w:rFonts w:ascii="Arial" w:hAnsi="Arial" w:cs="Arial"/>
          <w:color w:val="000000" w:themeColor="text1"/>
          <w:sz w:val="19"/>
          <w:szCs w:val="19"/>
        </w:rPr>
        <w:t xml:space="preserve">že projekt </w:t>
      </w:r>
      <w:r w:rsidR="003A2756" w:rsidRPr="00DA5F37">
        <w:rPr>
          <w:rFonts w:ascii="Arial" w:eastAsia="Helvetica" w:hAnsi="Arial" w:cs="Arial"/>
          <w:color w:val="000000" w:themeColor="text1"/>
          <w:sz w:val="19"/>
          <w:szCs w:val="19"/>
        </w:rPr>
        <w:t>prispieva k riešeniu identifikovaných potrieb (problémov) cieľových skupín, resp. cieľového územia</w:t>
      </w:r>
      <w:r w:rsidR="003A2756">
        <w:rPr>
          <w:rFonts w:ascii="Arial" w:eastAsia="Helvetica" w:hAnsi="Arial" w:cs="Arial"/>
          <w:color w:val="000000" w:themeColor="text1"/>
          <w:sz w:val="19"/>
          <w:szCs w:val="19"/>
        </w:rPr>
        <w:t xml:space="preserve">, </w:t>
      </w:r>
      <w:r w:rsidR="003A2756" w:rsidRPr="00DA5F37">
        <w:rPr>
          <w:rFonts w:ascii="Arial" w:eastAsia="Helvetica" w:hAnsi="Arial" w:cs="Arial"/>
          <w:color w:val="000000" w:themeColor="text1"/>
          <w:sz w:val="19"/>
          <w:szCs w:val="19"/>
        </w:rPr>
        <w:t>zohľadňuje a logicky rozvíja existujúcu vybavenosť územia, resp. nad</w:t>
      </w:r>
      <w:r w:rsidR="003A2756">
        <w:rPr>
          <w:rFonts w:ascii="Arial" w:eastAsia="Helvetica" w:hAnsi="Arial" w:cs="Arial"/>
          <w:color w:val="000000" w:themeColor="text1"/>
          <w:sz w:val="19"/>
          <w:szCs w:val="19"/>
        </w:rPr>
        <w:t>vä</w:t>
      </w:r>
      <w:r w:rsidR="003A2756" w:rsidRPr="00DA5F37">
        <w:rPr>
          <w:rFonts w:ascii="Arial" w:eastAsia="Helvetica" w:hAnsi="Arial" w:cs="Arial"/>
          <w:color w:val="000000" w:themeColor="text1"/>
          <w:sz w:val="19"/>
          <w:szCs w:val="19"/>
        </w:rPr>
        <w:t>zuje na iné aktivity už realizované v danej oblasti</w:t>
      </w:r>
      <w:r w:rsidR="003A2756">
        <w:rPr>
          <w:rFonts w:ascii="Arial" w:eastAsia="Helvetica" w:hAnsi="Arial" w:cs="Arial"/>
          <w:color w:val="000000" w:themeColor="text1"/>
          <w:sz w:val="19"/>
          <w:szCs w:val="19"/>
        </w:rPr>
        <w:t xml:space="preserve"> </w:t>
      </w:r>
      <w:r w:rsidR="003A2756" w:rsidRPr="00DA5F37">
        <w:rPr>
          <w:rFonts w:ascii="Arial" w:eastAsia="Helvetica" w:hAnsi="Arial" w:cs="Arial"/>
          <w:color w:val="000000" w:themeColor="text1"/>
          <w:sz w:val="19"/>
          <w:szCs w:val="19"/>
        </w:rPr>
        <w:t>(ak relevantné)</w:t>
      </w:r>
      <w:r w:rsidR="003A2756">
        <w:rPr>
          <w:rFonts w:ascii="Arial" w:eastAsia="Helvetica" w:hAnsi="Arial" w:cs="Arial"/>
          <w:color w:val="000000" w:themeColor="text1"/>
          <w:sz w:val="19"/>
          <w:szCs w:val="19"/>
        </w:rPr>
        <w:t xml:space="preserve"> a </w:t>
      </w:r>
      <w:r w:rsidR="003A2756" w:rsidRPr="00DA5F37">
        <w:rPr>
          <w:rFonts w:ascii="Arial" w:eastAsia="Calibri" w:hAnsi="Arial" w:cs="Arial"/>
          <w:color w:val="000000" w:themeColor="text1"/>
          <w:sz w:val="19"/>
          <w:szCs w:val="19"/>
        </w:rPr>
        <w:t xml:space="preserve">vytvára predpoklad pre bezproblémovú realizáciu jeho </w:t>
      </w:r>
      <w:r w:rsidR="003A2756">
        <w:rPr>
          <w:rFonts w:ascii="Arial" w:eastAsia="Calibri" w:hAnsi="Arial" w:cs="Arial"/>
          <w:color w:val="000000" w:themeColor="text1"/>
          <w:sz w:val="19"/>
          <w:szCs w:val="19"/>
        </w:rPr>
        <w:t xml:space="preserve">výstupu, </w:t>
      </w:r>
      <w:r w:rsidR="003A2756" w:rsidRPr="005D63D4">
        <w:rPr>
          <w:rFonts w:ascii="Arial" w:hAnsi="Arial" w:cs="Arial"/>
          <w:color w:val="000000" w:themeColor="text1"/>
          <w:sz w:val="19"/>
          <w:szCs w:val="19"/>
        </w:rPr>
        <w:t>odborný  hodnotiteľ uvedie v hodnotiacom hárku odborného hodnotenia v časti Výsledok posúdenia „ÁNO“.</w:t>
      </w:r>
    </w:p>
    <w:p w14:paraId="41705859" w14:textId="77777777" w:rsidR="003A2756" w:rsidRDefault="003A2756" w:rsidP="003A2756">
      <w:pPr>
        <w:pStyle w:val="Zkladntext"/>
        <w:spacing w:before="0" w:after="0"/>
        <w:rPr>
          <w:rFonts w:ascii="Arial" w:hAnsi="Arial" w:cs="Arial"/>
          <w:color w:val="000000" w:themeColor="text1"/>
          <w:sz w:val="19"/>
          <w:szCs w:val="19"/>
        </w:rPr>
      </w:pPr>
    </w:p>
    <w:p w14:paraId="647B819F" w14:textId="262EE1B4" w:rsidR="003A2756" w:rsidRPr="005D63D4" w:rsidRDefault="003A2756" w:rsidP="003A2756">
      <w:pPr>
        <w:pStyle w:val="Zkladntext"/>
        <w:spacing w:before="0" w:after="0"/>
        <w:rPr>
          <w:rFonts w:ascii="Arial" w:hAnsi="Arial" w:cs="Arial"/>
          <w:color w:val="000000" w:themeColor="text1"/>
          <w:sz w:val="19"/>
          <w:szCs w:val="19"/>
        </w:rPr>
      </w:pPr>
      <w:r w:rsidRPr="005D63D4">
        <w:rPr>
          <w:rFonts w:ascii="Arial" w:hAnsi="Arial" w:cs="Arial"/>
          <w:color w:val="000000" w:themeColor="text1"/>
          <w:sz w:val="19"/>
          <w:szCs w:val="19"/>
        </w:rPr>
        <w:t xml:space="preserve">V prípade, </w:t>
      </w:r>
      <w:r>
        <w:rPr>
          <w:rFonts w:ascii="Arial" w:hAnsi="Arial" w:cs="Arial"/>
          <w:color w:val="000000" w:themeColor="text1"/>
          <w:sz w:val="19"/>
          <w:szCs w:val="19"/>
        </w:rPr>
        <w:t xml:space="preserve">že projekt vykazuje aspoň jeden nedostatok uvedený v popise spôsobu aplikácie hodnotiaceho kritéria (t.j. </w:t>
      </w:r>
      <w:r w:rsidRPr="00DA5F37">
        <w:rPr>
          <w:rFonts w:ascii="Arial" w:eastAsia="Helvetica" w:hAnsi="Arial" w:cs="Arial"/>
          <w:color w:val="000000" w:themeColor="text1"/>
          <w:sz w:val="19"/>
          <w:szCs w:val="19"/>
        </w:rPr>
        <w:t>projekt neprispieva k riešeniu identifikovaných potrieb (problémov) cieľových skupín, resp. cieľového územia</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 xml:space="preserve">realizácia projektu je nevhodná, resp. neúčelná vo vzťahu k existujúcej </w:t>
      </w:r>
      <w:r>
        <w:rPr>
          <w:rFonts w:ascii="Arial" w:eastAsia="Helvetica" w:hAnsi="Arial" w:cs="Arial"/>
          <w:color w:val="000000" w:themeColor="text1"/>
          <w:sz w:val="19"/>
          <w:szCs w:val="19"/>
        </w:rPr>
        <w:t>vybavenosti</w:t>
      </w:r>
      <w:r w:rsidRPr="00DA5F37">
        <w:rPr>
          <w:rFonts w:ascii="Arial" w:eastAsia="Helvetica" w:hAnsi="Arial" w:cs="Arial"/>
          <w:color w:val="000000" w:themeColor="text1"/>
          <w:sz w:val="19"/>
          <w:szCs w:val="19"/>
        </w:rPr>
        <w:t xml:space="preserve"> územia, resp. </w:t>
      </w:r>
      <w:r>
        <w:rPr>
          <w:rFonts w:ascii="Arial" w:eastAsia="Helvetica" w:hAnsi="Arial" w:cs="Arial"/>
          <w:color w:val="000000" w:themeColor="text1"/>
          <w:sz w:val="19"/>
          <w:szCs w:val="19"/>
        </w:rPr>
        <w:t>ne</w:t>
      </w:r>
      <w:r w:rsidRPr="00DA5F37">
        <w:rPr>
          <w:rFonts w:ascii="Arial" w:eastAsia="Helvetica" w:hAnsi="Arial" w:cs="Arial"/>
          <w:color w:val="000000" w:themeColor="text1"/>
          <w:sz w:val="19"/>
          <w:szCs w:val="19"/>
        </w:rPr>
        <w:t>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(ak relevantné)</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navrhovaný projektu nevytvára podmienky pre bezproblémov</w:t>
      </w:r>
      <w:r>
        <w:rPr>
          <w:rFonts w:ascii="Arial" w:eastAsia="Helvetica" w:hAnsi="Arial" w:cs="Arial"/>
          <w:color w:val="000000" w:themeColor="text1"/>
          <w:sz w:val="19"/>
          <w:szCs w:val="19"/>
        </w:rPr>
        <w:t>ú</w:t>
      </w:r>
      <w:r w:rsidRPr="00DA5F37">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realizáciu</w:t>
      </w:r>
      <w:r w:rsidRPr="00DA5F37">
        <w:rPr>
          <w:rFonts w:ascii="Arial" w:eastAsia="Helvetica" w:hAnsi="Arial" w:cs="Arial"/>
          <w:color w:val="000000" w:themeColor="text1"/>
          <w:sz w:val="19"/>
          <w:szCs w:val="19"/>
        </w:rPr>
        <w:t xml:space="preserve"> jeho</w:t>
      </w:r>
      <w:r>
        <w:rPr>
          <w:rFonts w:ascii="Arial" w:eastAsia="Helvetica" w:hAnsi="Arial" w:cs="Arial"/>
          <w:color w:val="000000" w:themeColor="text1"/>
          <w:sz w:val="19"/>
          <w:szCs w:val="19"/>
        </w:rPr>
        <w:t xml:space="preserve"> výstupov)</w:t>
      </w:r>
      <w:r>
        <w:rPr>
          <w:rFonts w:ascii="Arial" w:hAnsi="Arial" w:cs="Arial"/>
          <w:color w:val="000000" w:themeColor="text1"/>
          <w:sz w:val="19"/>
          <w:szCs w:val="19"/>
        </w:rPr>
        <w:t xml:space="preserve">, </w:t>
      </w:r>
      <w:r w:rsidRPr="005D63D4">
        <w:rPr>
          <w:rFonts w:ascii="Arial" w:hAnsi="Arial" w:cs="Arial"/>
          <w:color w:val="000000" w:themeColor="text1"/>
          <w:sz w:val="19"/>
          <w:szCs w:val="19"/>
        </w:rPr>
        <w:t xml:space="preserve">odborný  hodnotiteľ uvedie v Hodnotiacom hárku odborného hodnotenia v časti Výsledok posúdenia „NIE“ a ŽoNFP je vyradená zo schvaľovacieho procesu. </w:t>
      </w:r>
    </w:p>
    <w:p w14:paraId="6F2A50BA" w14:textId="41C07144"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4C586E82"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944E22"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F86778C" w14:textId="41FED244" w:rsidR="003A2756" w:rsidRDefault="003A2756" w:rsidP="00621A84">
      <w:pPr>
        <w:spacing w:before="120" w:after="120" w:line="288" w:lineRule="auto"/>
        <w:jc w:val="both"/>
        <w:rPr>
          <w:rFonts w:ascii="Arial" w:hAnsi="Arial" w:cs="Arial"/>
          <w:color w:val="000000" w:themeColor="text1"/>
          <w:sz w:val="19"/>
          <w:szCs w:val="19"/>
        </w:rPr>
      </w:pPr>
    </w:p>
    <w:p w14:paraId="67D548DA" w14:textId="785BB1BD" w:rsidR="003A2756" w:rsidRDefault="003A2756" w:rsidP="00621A84">
      <w:pPr>
        <w:spacing w:before="120" w:after="120" w:line="288" w:lineRule="auto"/>
        <w:jc w:val="both"/>
        <w:rPr>
          <w:rFonts w:ascii="Arial" w:hAnsi="Arial" w:cs="Arial"/>
          <w:color w:val="000000" w:themeColor="text1"/>
          <w:sz w:val="19"/>
          <w:szCs w:val="19"/>
        </w:rPr>
      </w:pPr>
    </w:p>
    <w:p w14:paraId="70BEA315" w14:textId="02D09F23" w:rsidR="003A2756" w:rsidRDefault="003A2756" w:rsidP="00621A84">
      <w:pPr>
        <w:spacing w:before="120" w:after="120" w:line="288" w:lineRule="auto"/>
        <w:jc w:val="both"/>
        <w:rPr>
          <w:rFonts w:ascii="Arial" w:hAnsi="Arial" w:cs="Arial"/>
          <w:color w:val="000000" w:themeColor="text1"/>
          <w:sz w:val="19"/>
          <w:szCs w:val="19"/>
        </w:rPr>
      </w:pPr>
    </w:p>
    <w:p w14:paraId="1875AD07" w14:textId="77777777" w:rsidR="003A2756" w:rsidRDefault="003A2756" w:rsidP="00621A84">
      <w:pPr>
        <w:spacing w:before="120" w:after="120" w:line="288" w:lineRule="auto"/>
        <w:jc w:val="both"/>
        <w:rPr>
          <w:rFonts w:ascii="Arial" w:hAnsi="Arial" w:cs="Arial"/>
          <w:color w:val="000000" w:themeColor="text1"/>
          <w:sz w:val="19"/>
          <w:szCs w:val="19"/>
        </w:rPr>
      </w:pP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DED920D" w14:textId="62FB4D67"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5DD55D28"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D63A138" w14:textId="522CCB71"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B858FAF" w14:textId="6DE5FA0C"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2AB69785" w14:textId="77777777"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lastRenderedPageBreak/>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p w14:paraId="1531B062" w14:textId="1416D066" w:rsidR="00621A84" w:rsidRPr="004E7F22" w:rsidRDefault="00621A84" w:rsidP="00621A84">
      <w:pPr>
        <w:spacing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6B1B78D5" w:rsidR="00D67CD2" w:rsidRPr="00E60372" w:rsidRDefault="00D67CD2" w:rsidP="00FE549D">
            <w:pPr>
              <w:jc w:val="center"/>
              <w:rPr>
                <w:rFonts w:ascii="Arial" w:hAnsi="Arial" w:cs="Arial"/>
                <w:color w:val="000000" w:themeColor="text1"/>
                <w:sz w:val="19"/>
                <w:szCs w:val="19"/>
              </w:rPr>
            </w:pPr>
            <w:r w:rsidRPr="00E60372">
              <w:rPr>
                <w:rFonts w:ascii="Arial" w:hAnsi="Arial" w:cs="Arial"/>
                <w:color w:val="000000" w:themeColor="text1"/>
                <w:sz w:val="19"/>
                <w:szCs w:val="19"/>
              </w:rPr>
              <w:t>4.</w:t>
            </w:r>
            <w:r w:rsidR="00FE549D">
              <w:rPr>
                <w:rFonts w:ascii="Arial" w:hAnsi="Arial" w:cs="Arial"/>
                <w:color w:val="000000" w:themeColor="text1"/>
                <w:sz w:val="19"/>
                <w:szCs w:val="19"/>
              </w:rPr>
              <w:t>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0AB11D36" w:rsidR="00D67CD2" w:rsidRPr="00E60372" w:rsidRDefault="00D67CD2" w:rsidP="00FE549D">
            <w:pPr>
              <w:rPr>
                <w:rFonts w:ascii="Arial" w:hAnsi="Arial" w:cs="Arial"/>
                <w:color w:val="000000" w:themeColor="text1"/>
                <w:sz w:val="19"/>
                <w:szCs w:val="19"/>
              </w:rPr>
            </w:pPr>
            <w:r w:rsidRPr="00E60372">
              <w:rPr>
                <w:rFonts w:ascii="Arial" w:hAnsi="Arial" w:cs="Arial"/>
                <w:color w:val="000000" w:themeColor="text1"/>
                <w:sz w:val="19"/>
                <w:szCs w:val="19"/>
              </w:rPr>
              <w:t>4.</w:t>
            </w:r>
            <w:r w:rsidR="00FE549D">
              <w:rPr>
                <w:rFonts w:ascii="Arial" w:hAnsi="Arial" w:cs="Arial"/>
                <w:color w:val="000000" w:themeColor="text1"/>
                <w:sz w:val="19"/>
                <w:szCs w:val="19"/>
              </w:rPr>
              <w:t>4</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w:t>
            </w:r>
            <w:r w:rsidRPr="00F93B3F">
              <w:rPr>
                <w:rFonts w:ascii="Arial" w:eastAsia="Helvetica" w:hAnsi="Arial" w:cs="Arial"/>
                <w:color w:val="000000" w:themeColor="text1"/>
                <w:sz w:val="19"/>
                <w:szCs w:val="19"/>
              </w:rPr>
              <w:lastRenderedPageBreak/>
              <w:t>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22625" w14:textId="77777777" w:rsidR="007A6550" w:rsidRDefault="007A6550">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41F6A008" w:rsidR="008B1F42" w:rsidRDefault="009F59B5" w:rsidP="009F59B5">
        <w:pPr>
          <w:pStyle w:val="Pta"/>
        </w:pPr>
        <w:r w:rsidRPr="00BE7612">
          <w:rPr>
            <w:rFonts w:ascii="Arial" w:hAnsi="Arial" w:cs="Arial"/>
            <w:sz w:val="16"/>
            <w:szCs w:val="16"/>
          </w:rPr>
          <w:t xml:space="preserve">Príručka pre odborných hodnotiteľov IROP, verzia </w:t>
        </w:r>
        <w:r w:rsidR="007A6550">
          <w:rPr>
            <w:rFonts w:ascii="Arial" w:hAnsi="Arial" w:cs="Arial"/>
            <w:sz w:val="16"/>
            <w:szCs w:val="16"/>
          </w:rPr>
          <w:t>12.</w:t>
        </w:r>
        <w:del w:id="0" w:author="OM1" w:date="2022-05-25T09:32:00Z">
          <w:r w:rsidR="007A6550" w:rsidDel="00167E8F">
            <w:rPr>
              <w:rFonts w:ascii="Arial" w:hAnsi="Arial" w:cs="Arial"/>
              <w:sz w:val="16"/>
              <w:szCs w:val="16"/>
            </w:rPr>
            <w:delText>0</w:delText>
          </w:r>
        </w:del>
        <w:ins w:id="1" w:author="OM1" w:date="2022-05-25T09:32:00Z">
          <w:r w:rsidR="00167E8F">
            <w:rPr>
              <w:rFonts w:ascii="Arial" w:hAnsi="Arial" w:cs="Arial"/>
              <w:sz w:val="16"/>
              <w:szCs w:val="16"/>
            </w:rPr>
            <w:t>1</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4BCB" w14:textId="77777777" w:rsidR="007A6550" w:rsidRDefault="007A6550">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7D245" w14:textId="77777777" w:rsidR="007A6550" w:rsidRDefault="007A6550">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F3D42E5"/>
    <w:multiLevelType w:val="hybridMultilevel"/>
    <w:tmpl w:val="047A2C22"/>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ACACE994"/>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4F62761"/>
    <w:multiLevelType w:val="hybridMultilevel"/>
    <w:tmpl w:val="D1B48362"/>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2" w15:restartNumberingAfterBreak="0">
    <w:nsid w:val="59DB7057"/>
    <w:multiLevelType w:val="hybridMultilevel"/>
    <w:tmpl w:val="0E7881A2"/>
    <w:lvl w:ilvl="0" w:tplc="3804794A">
      <w:numFmt w:val="bullet"/>
      <w:lvlText w:val="-"/>
      <w:lvlJc w:val="left"/>
      <w:pPr>
        <w:ind w:left="720" w:hanging="360"/>
      </w:pPr>
      <w:rPr>
        <w:rFonts w:ascii="Arial" w:eastAsia="Times New Roman" w:hAnsi="Arial" w:hint="default"/>
        <w:b w:val="0"/>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2"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0"/>
  </w:num>
  <w:num w:numId="4">
    <w:abstractNumId w:val="43"/>
  </w:num>
  <w:num w:numId="5">
    <w:abstractNumId w:val="44"/>
  </w:num>
  <w:num w:numId="6">
    <w:abstractNumId w:val="12"/>
  </w:num>
  <w:num w:numId="7">
    <w:abstractNumId w:val="40"/>
  </w:num>
  <w:num w:numId="8">
    <w:abstractNumId w:val="16"/>
  </w:num>
  <w:num w:numId="9">
    <w:abstractNumId w:val="17"/>
  </w:num>
  <w:num w:numId="10">
    <w:abstractNumId w:val="8"/>
  </w:num>
  <w:num w:numId="11">
    <w:abstractNumId w:val="23"/>
  </w:num>
  <w:num w:numId="12">
    <w:abstractNumId w:val="19"/>
  </w:num>
  <w:num w:numId="13">
    <w:abstractNumId w:val="39"/>
  </w:num>
  <w:num w:numId="14">
    <w:abstractNumId w:val="29"/>
  </w:num>
  <w:num w:numId="15">
    <w:abstractNumId w:val="18"/>
  </w:num>
  <w:num w:numId="16">
    <w:abstractNumId w:val="14"/>
  </w:num>
  <w:num w:numId="17">
    <w:abstractNumId w:val="26"/>
  </w:num>
  <w:num w:numId="18">
    <w:abstractNumId w:val="42"/>
  </w:num>
  <w:num w:numId="19">
    <w:abstractNumId w:val="35"/>
  </w:num>
  <w:num w:numId="20">
    <w:abstractNumId w:val="6"/>
  </w:num>
  <w:num w:numId="21">
    <w:abstractNumId w:val="4"/>
  </w:num>
  <w:num w:numId="22">
    <w:abstractNumId w:val="46"/>
  </w:num>
  <w:num w:numId="23">
    <w:abstractNumId w:val="10"/>
  </w:num>
  <w:num w:numId="24">
    <w:abstractNumId w:val="46"/>
  </w:num>
  <w:num w:numId="25">
    <w:abstractNumId w:val="4"/>
  </w:num>
  <w:num w:numId="26">
    <w:abstractNumId w:val="10"/>
  </w:num>
  <w:num w:numId="27">
    <w:abstractNumId w:val="9"/>
  </w:num>
  <w:num w:numId="28">
    <w:abstractNumId w:val="37"/>
  </w:num>
  <w:num w:numId="29">
    <w:abstractNumId w:val="34"/>
  </w:num>
  <w:num w:numId="30">
    <w:abstractNumId w:val="45"/>
  </w:num>
  <w:num w:numId="31">
    <w:abstractNumId w:val="30"/>
  </w:num>
  <w:num w:numId="32">
    <w:abstractNumId w:val="22"/>
  </w:num>
  <w:num w:numId="33">
    <w:abstractNumId w:val="24"/>
  </w:num>
  <w:num w:numId="34">
    <w:abstractNumId w:val="5"/>
  </w:num>
  <w:num w:numId="35">
    <w:abstractNumId w:val="38"/>
  </w:num>
  <w:num w:numId="36">
    <w:abstractNumId w:val="27"/>
  </w:num>
  <w:num w:numId="37">
    <w:abstractNumId w:val="20"/>
  </w:num>
  <w:num w:numId="38">
    <w:abstractNumId w:val="13"/>
  </w:num>
  <w:num w:numId="39">
    <w:abstractNumId w:val="33"/>
  </w:num>
  <w:num w:numId="40">
    <w:abstractNumId w:val="36"/>
  </w:num>
  <w:num w:numId="41">
    <w:abstractNumId w:val="25"/>
  </w:num>
  <w:num w:numId="42">
    <w:abstractNumId w:val="41"/>
  </w:num>
  <w:num w:numId="43">
    <w:abstractNumId w:val="31"/>
  </w:num>
  <w:num w:numId="44">
    <w:abstractNumId w:val="2"/>
  </w:num>
  <w:num w:numId="45">
    <w:abstractNumId w:val="1"/>
  </w:num>
  <w:num w:numId="46">
    <w:abstractNumId w:val="15"/>
  </w:num>
  <w:num w:numId="47">
    <w:abstractNumId w:val="11"/>
  </w:num>
  <w:num w:numId="48">
    <w:abstractNumId w:val="28"/>
  </w:num>
  <w:num w:numId="49">
    <w:abstractNumId w:val="32"/>
  </w:num>
  <w:num w:numId="50">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D7C4C"/>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67E8F"/>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3753"/>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A2756"/>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35632"/>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3F2D"/>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4753"/>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550"/>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06A"/>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87C21"/>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6958"/>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1AFF"/>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2CD8"/>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549D"/>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 w:type="paragraph" w:styleId="Revzia">
    <w:name w:val="Revision"/>
    <w:hidden/>
    <w:uiPriority w:val="99"/>
    <w:semiHidden/>
    <w:rsid w:val="003A27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46F0D-404C-4392-9DCF-241D7730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5194</Words>
  <Characters>29610</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13</cp:revision>
  <cp:lastPrinted>2016-08-27T16:57:00Z</cp:lastPrinted>
  <dcterms:created xsi:type="dcterms:W3CDTF">2021-06-15T08:52:00Z</dcterms:created>
  <dcterms:modified xsi:type="dcterms:W3CDTF">2022-05-25T07:32:00Z</dcterms:modified>
</cp:coreProperties>
</file>